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8EE3E73" w:rsidR="002F142C" w:rsidRPr="006B210D" w:rsidRDefault="008B5629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Multiplying</w:t>
            </w:r>
            <w:r w:rsidR="00001758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6F64AF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7BDE5134" w:rsidR="005D0283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repeated addition to model integer multiplication concretely and pictorially </w:t>
            </w:r>
          </w:p>
          <w:p w14:paraId="1ADE42F6" w14:textId="5BBB8FA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8249DD" w14:textId="236BE3F3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8167435" wp14:editId="00CA6FBB">
                  <wp:extent cx="1971675" cy="3524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BBECD" w14:textId="77777777" w:rsidR="008B5629" w:rsidRDefault="008B5629" w:rsidP="008B56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077024" w14:textId="77777777" w:rsidR="008B5629" w:rsidRPr="008B5629" w:rsidRDefault="008B5629" w:rsidP="008B562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“–2 + (–2) + (–2) = –6</w:t>
            </w:r>
          </w:p>
          <w:p w14:paraId="0B826427" w14:textId="76DCD769" w:rsidR="009D456D" w:rsidRPr="005D0283" w:rsidRDefault="008B5629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 is 3 groups of </w:t>
            </w:r>
            <w:r w:rsidR="00E75F70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 = –6”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48E5B9" w14:textId="77777777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Uses number properties to multiply integers with opposite signs</w:t>
            </w:r>
          </w:p>
          <w:p w14:paraId="1B61829A" w14:textId="06DC0F70" w:rsidR="008B5629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F462EC" w14:textId="47B58FFC" w:rsidR="005D0283" w:rsidRPr="005D0283" w:rsidRDefault="008B5629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F31D79" wp14:editId="13C941D8">
                  <wp:extent cx="1971675" cy="9048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8EF1C5" w14:textId="548D5192" w:rsidR="0095786B" w:rsidRDefault="008B5629" w:rsidP="008B5629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“3 groups of –2 and 2 groups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of –3 are the same,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so 2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(–2).”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3FEF" w14:textId="29942B8E" w:rsidR="0095786B" w:rsidRDefault="008B5629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8B5629">
              <w:rPr>
                <w:rFonts w:ascii="Arial" w:hAnsi="Arial" w:cs="Arial"/>
                <w:color w:val="626365"/>
                <w:sz w:val="19"/>
                <w:szCs w:val="19"/>
              </w:rPr>
              <w:t>Uses a pattern to multiply two negative integers</w:t>
            </w:r>
          </w:p>
          <w:p w14:paraId="265A3B37" w14:textId="3457ABF8" w:rsidR="009D456D" w:rsidRPr="009D456D" w:rsidRDefault="009D456D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EF5F033" w14:textId="0390BEB3" w:rsidR="009D456D" w:rsidRDefault="006F64AF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9</w:t>
            </w:r>
          </w:p>
          <w:p w14:paraId="2D0E4E66" w14:textId="2D2B576A" w:rsidR="008B5629" w:rsidRDefault="006F64AF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2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6</w:t>
            </w:r>
          </w:p>
          <w:p w14:paraId="4B3CFA76" w14:textId="4A54BAA8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1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</w:p>
          <w:p w14:paraId="09B35BBF" w14:textId="669082C6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0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</w:p>
          <w:p w14:paraId="0C040B7E" w14:textId="1DC88891" w:rsidR="008B5629" w:rsidRPr="009D456D" w:rsidRDefault="006F64AF" w:rsidP="008B562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1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 w:rsidRPr="008B5629">
              <w:rPr>
                <w:rFonts w:ascii="Arial" w:hAnsi="Arial" w:cs="Arial"/>
                <w:color w:val="FF0000"/>
                <w:sz w:val="19"/>
                <w:szCs w:val="19"/>
              </w:rPr>
              <w:t>3</w:t>
            </w:r>
          </w:p>
          <w:p w14:paraId="4DE7A8A1" w14:textId="7CD4B269" w:rsidR="008B5629" w:rsidRPr="009D456D" w:rsidRDefault="006F64AF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="008B5629">
              <w:rPr>
                <w:rFonts w:ascii="Arial" w:hAnsi="Arial" w:cs="Arial"/>
                <w:color w:val="626365"/>
                <w:sz w:val="19"/>
                <w:szCs w:val="19"/>
              </w:rPr>
              <w:t>2 ×</w:t>
            </w:r>
            <w:r w:rsidR="008B5629" w:rsidRPr="008B5629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(–3) = </w:t>
            </w:r>
            <w:r w:rsidR="008B5629">
              <w:rPr>
                <w:rFonts w:ascii="Arial" w:hAnsi="Arial" w:cs="Arial"/>
                <w:color w:val="FF0000"/>
                <w:sz w:val="19"/>
                <w:szCs w:val="19"/>
              </w:rPr>
              <w:t>6</w:t>
            </w:r>
          </w:p>
          <w:p w14:paraId="57694CA4" w14:textId="226D2A94" w:rsid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9298F" w14:textId="5D8AEB5C" w:rsidR="005D0283" w:rsidRPr="005D0283" w:rsidRDefault="006F64AF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“The pattern is ‘Add 3 each time.’ The product of two negative integers is positive.”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70DA689A" w:rsidR="004840C5" w:rsidRDefault="006F64AF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Generalizes the sign rules for integer multiplication</w:t>
            </w:r>
            <w:r w:rsidR="00001758"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5F01E4E3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38FF2F" w14:textId="01860A41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= 27</w:t>
            </w:r>
          </w:p>
          <w:p w14:paraId="3EA29EEB" w14:textId="44206D14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(–9)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ab/>
              <w:t>= –27</w:t>
            </w:r>
          </w:p>
          <w:p w14:paraId="7FB7661F" w14:textId="3461E850" w:rsidR="006F64AF" w:rsidRP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9 = –27</w:t>
            </w:r>
          </w:p>
          <w:p w14:paraId="66B6D2D2" w14:textId="35AFE1F0" w:rsidR="006F64AF" w:rsidRDefault="006F64AF" w:rsidP="006F64A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–3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 xml:space="preserve"> (–9) = 27</w:t>
            </w:r>
          </w:p>
          <w:p w14:paraId="438EF961" w14:textId="77777777" w:rsidR="006F64AF" w:rsidRDefault="006F64AF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005ACAD3" w:rsidR="004840C5" w:rsidRPr="005D0283" w:rsidRDefault="006F64AF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64AF">
              <w:rPr>
                <w:rFonts w:ascii="Arial" w:hAnsi="Arial" w:cs="Arial"/>
                <w:color w:val="626365"/>
                <w:sz w:val="19"/>
                <w:szCs w:val="19"/>
              </w:rPr>
              <w:t>“The product of two integers is positive when the integers have the same sign, and negative when they do not.”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6F64AF">
        <w:trPr>
          <w:trHeight w:val="45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8B2AED" w14:textId="6E7BC5D8" w:rsidR="008F3C14" w:rsidRPr="008F3C14" w:rsidDel="006D243E" w:rsidRDefault="008F3C14" w:rsidP="008F3C14">
            <w:pPr>
              <w:rPr>
                <w:del w:id="0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1" w:author="Bertha Lee" w:date="2025-08-19T22:16:00Z" w16du:dateUtc="2025-08-20T02:16:00Z">
              <w:r w:rsidRPr="008F3C14" w:rsidDel="006D243E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0FFAAB67" w14:textId="4E828A45" w:rsidR="008F3C14" w:rsidRPr="008F3C14" w:rsidDel="006D243E" w:rsidRDefault="008F3C14" w:rsidP="008F3C14">
            <w:pPr>
              <w:rPr>
                <w:del w:id="2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3" w:author="Bertha Lee" w:date="2025-08-19T22:16:00Z" w16du:dateUtc="2025-08-20T02:16:00Z">
              <w:r w:rsidRPr="008F3C14" w:rsidDel="006D243E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1E8E5813" w14:textId="36B35087" w:rsidR="008F3C14" w:rsidDel="006D243E" w:rsidRDefault="008F3C14" w:rsidP="008F3C14">
            <w:pPr>
              <w:rPr>
                <w:ins w:id="4" w:author="Alison Rieger" w:date="2025-06-11T21:17:00Z" w16du:dateUtc="2025-06-12T01:17:00Z"/>
                <w:del w:id="5" w:author="Bertha Lee" w:date="2025-08-19T22:16:00Z" w16du:dateUtc="2025-08-20T02:16:00Z"/>
                <w:noProof/>
                <w:lang w:eastAsia="en-CA"/>
              </w:rPr>
            </w:pPr>
            <w:del w:id="6" w:author="Bertha Lee" w:date="2025-08-19T22:16:00Z" w16du:dateUtc="2025-08-20T02:16:00Z">
              <w:r w:rsidRPr="008F3C14" w:rsidDel="006D243E">
                <w:rPr>
                  <w:i/>
                  <w:iCs/>
                  <w:noProof/>
                  <w:lang w:eastAsia="en-CA"/>
                </w:rPr>
                <w:delText>How can you use 3 × (–2) to multiply 2 × (–3)?</w:delText>
              </w:r>
              <w:r w:rsidRPr="008F3C14" w:rsidDel="006D243E">
                <w:rPr>
                  <w:noProof/>
                  <w:lang w:eastAsia="en-CA"/>
                </w:rPr>
                <w:br/>
                <w:delText>Reinforce with student that the properties of mathematical operations hold true for integers. Encourage student to use number properties to solve problems.</w:delText>
              </w:r>
            </w:del>
          </w:p>
          <w:p w14:paraId="64A49D2F" w14:textId="18251A18" w:rsidR="00092BFA" w:rsidRPr="008F3C14" w:rsidDel="006D243E" w:rsidRDefault="00092BFA" w:rsidP="008F3C14">
            <w:pPr>
              <w:rPr>
                <w:del w:id="7" w:author="Bertha Lee" w:date="2025-08-19T22:16:00Z" w16du:dateUtc="2025-08-20T02:16:00Z"/>
                <w:noProof/>
                <w:lang w:eastAsia="en-CA"/>
              </w:rPr>
            </w:pPr>
          </w:p>
          <w:p w14:paraId="4EC70D5E" w14:textId="23D316E9" w:rsidR="00092BFA" w:rsidRPr="00D22360" w:rsidDel="006D243E" w:rsidRDefault="00092BFA" w:rsidP="00092BFA">
            <w:pPr>
              <w:rPr>
                <w:ins w:id="8" w:author="Alison Rieger" w:date="2025-06-11T21:16:00Z" w16du:dateUtc="2025-06-12T01:16:00Z"/>
                <w:del w:id="9" w:author="Bertha Lee" w:date="2025-08-19T22:16:00Z" w16du:dateUtc="2025-08-20T02:16:00Z"/>
                <w:noProof/>
                <w:lang w:eastAsia="en-CA"/>
              </w:rPr>
            </w:pPr>
            <w:ins w:id="10" w:author="Alison Rieger" w:date="2025-06-11T21:16:00Z" w16du:dateUtc="2025-06-12T01:16:00Z">
              <w:del w:id="11" w:author="Bertha Lee" w:date="2025-08-19T22:16:00Z" w16du:dateUtc="2025-08-20T02:16:00Z">
                <w:r w:rsidRPr="00D22360" w:rsidDel="006D243E">
                  <w:rPr>
                    <w:noProof/>
                    <w:lang w:eastAsia="en-CA"/>
                  </w:rPr>
                  <w:fldChar w:fldCharType="begin"/>
                </w:r>
                <w:r w:rsidRPr="00D22360" w:rsidDel="006D243E">
                  <w:rPr>
                    <w:noProof/>
                    <w:lang w:eastAsia="en-CA"/>
                  </w:rPr>
                  <w:delInstrText>HYPERLINK "https://etr.mathology.ca/assets/lessons/en/lm/7/num/pdf/mtr7_n2_l5_pr.pdf" \t "_blank"</w:delInstrText>
                </w:r>
                <w:r w:rsidRPr="00D22360" w:rsidDel="006D243E">
                  <w:rPr>
                    <w:noProof/>
                    <w:lang w:eastAsia="en-CA"/>
                  </w:rPr>
                </w:r>
                <w:r w:rsidRPr="00D22360" w:rsidDel="006D243E">
                  <w:rPr>
                    <w:noProof/>
                    <w:lang w:eastAsia="en-CA"/>
                  </w:rPr>
                  <w:fldChar w:fldCharType="separate"/>
                </w:r>
                <w:r w:rsidRPr="00D22360" w:rsidDel="006D243E">
                  <w:rPr>
                    <w:rStyle w:val="Hyperlink"/>
                    <w:noProof/>
                    <w:lang w:eastAsia="en-CA"/>
                  </w:rPr>
                  <w:delText>To reinforce and assess progress, use Practice question 1.</w:delText>
                </w:r>
                <w:r w:rsidRPr="00D22360" w:rsidDel="006D243E">
                  <w:rPr>
                    <w:noProof/>
                    <w:lang w:eastAsia="en-CA"/>
                  </w:rPr>
                  <w:fldChar w:fldCharType="end"/>
                </w:r>
              </w:del>
            </w:ins>
          </w:p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C45663F" w14:textId="1D71F7E2" w:rsidR="00D22360" w:rsidRPr="00D22360" w:rsidDel="006D243E" w:rsidRDefault="00D22360" w:rsidP="00D22360">
            <w:pPr>
              <w:rPr>
                <w:del w:id="12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13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6D7062C4" w14:textId="716384AC" w:rsidR="00D22360" w:rsidRPr="00D22360" w:rsidDel="006D243E" w:rsidRDefault="00D22360" w:rsidP="00D22360">
            <w:pPr>
              <w:rPr>
                <w:del w:id="14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15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7BB852F0" w14:textId="613811C4" w:rsidR="00092BFA" w:rsidRPr="00D22360" w:rsidDel="006D243E" w:rsidRDefault="00D22360" w:rsidP="00092BFA">
            <w:pPr>
              <w:rPr>
                <w:ins w:id="16" w:author="Alison Rieger" w:date="2025-06-11T21:17:00Z" w16du:dateUtc="2025-06-12T01:17:00Z"/>
                <w:del w:id="17" w:author="Bertha Lee" w:date="2025-08-19T22:16:00Z" w16du:dateUtc="2025-08-20T02:16:00Z"/>
                <w:noProof/>
                <w:lang w:eastAsia="en-CA"/>
              </w:rPr>
            </w:pPr>
            <w:del w:id="18" w:author="Bertha Lee" w:date="2025-08-19T22:16:00Z" w16du:dateUtc="2025-08-20T02:16:00Z">
              <w:r w:rsidRPr="00D22360" w:rsidDel="006D243E">
                <w:rPr>
                  <w:i/>
                  <w:iCs/>
                  <w:noProof/>
                  <w:lang w:eastAsia="en-CA"/>
                </w:rPr>
                <w:delText>How can you determine the sign of the product of two negative integers?</w:delText>
              </w:r>
              <w:r w:rsidRPr="00D22360" w:rsidDel="006D243E">
                <w:rPr>
                  <w:noProof/>
                  <w:lang w:eastAsia="en-CA"/>
                </w:rPr>
                <w:br/>
                <w:delText>Suggest student try the problem solving strategy of “look for a pattern.”</w:delText>
              </w:r>
              <w:r w:rsidRPr="00D22360" w:rsidDel="006D243E">
                <w:rPr>
                  <w:noProof/>
                  <w:lang w:eastAsia="en-CA"/>
                </w:rPr>
                <w:br/>
              </w:r>
              <w:r w:rsidRPr="00D22360" w:rsidDel="006D243E">
                <w:rPr>
                  <w:noProof/>
                  <w:lang w:eastAsia="en-CA"/>
                </w:rPr>
                <w:br/>
              </w:r>
            </w:del>
            <w:ins w:id="19" w:author="Alison Rieger" w:date="2025-06-11T21:17:00Z" w16du:dateUtc="2025-06-12T01:17:00Z">
              <w:del w:id="20" w:author="Bertha Lee" w:date="2025-08-19T22:16:00Z" w16du:dateUtc="2025-08-20T02:16:00Z">
                <w:r w:rsidR="00092BFA" w:rsidRPr="00D22360" w:rsidDel="006D243E">
                  <w:rPr>
                    <w:noProof/>
                    <w:lang w:eastAsia="en-CA"/>
                  </w:rPr>
                  <w:fldChar w:fldCharType="begin"/>
                </w:r>
                <w:r w:rsidR="00092BFA" w:rsidRPr="00D22360" w:rsidDel="006D243E">
                  <w:rPr>
                    <w:noProof/>
                    <w:lang w:eastAsia="en-CA"/>
                  </w:rPr>
                  <w:delInstrText>HYPERLINK "https://etr.mathology.ca/assets/lessons/en/lm/7/num/pdf/mtr7_n2_l5_pr.pdf" \t "_blank"</w:delInstrText>
                </w:r>
                <w:r w:rsidR="00092BFA" w:rsidRPr="00D22360" w:rsidDel="006D243E">
                  <w:rPr>
                    <w:noProof/>
                    <w:lang w:eastAsia="en-CA"/>
                  </w:rPr>
                </w:r>
                <w:r w:rsidR="00092BFA" w:rsidRPr="00D22360" w:rsidDel="006D243E">
                  <w:rPr>
                    <w:noProof/>
                    <w:lang w:eastAsia="en-CA"/>
                  </w:rPr>
                  <w:fldChar w:fldCharType="separate"/>
                </w:r>
                <w:r w:rsidR="00092BFA" w:rsidRPr="00D22360" w:rsidDel="006D243E">
                  <w:rPr>
                    <w:rStyle w:val="Hyperlink"/>
                    <w:noProof/>
                    <w:lang w:eastAsia="en-CA"/>
                  </w:rPr>
                  <w:delText xml:space="preserve">To reinforce and assess progress, use Practice questions 2 and </w:delText>
                </w:r>
                <w:r w:rsidR="00092BFA" w:rsidDel="006D243E">
                  <w:rPr>
                    <w:rStyle w:val="Hyperlink"/>
                    <w:noProof/>
                    <w:lang w:eastAsia="en-CA"/>
                  </w:rPr>
                  <w:delText>6</w:delText>
                </w:r>
                <w:r w:rsidR="00092BFA" w:rsidRPr="00D22360" w:rsidDel="006D243E">
                  <w:rPr>
                    <w:rStyle w:val="Hyperlink"/>
                    <w:noProof/>
                    <w:lang w:eastAsia="en-CA"/>
                  </w:rPr>
                  <w:delText>.</w:delText>
                </w:r>
                <w:r w:rsidR="00092BFA" w:rsidRPr="00D22360" w:rsidDel="006D243E">
                  <w:rPr>
                    <w:noProof/>
                    <w:lang w:eastAsia="en-CA"/>
                  </w:rPr>
                  <w:fldChar w:fldCharType="end"/>
                </w:r>
              </w:del>
            </w:ins>
          </w:p>
          <w:p w14:paraId="0B89D7EA" w14:textId="637F92D8" w:rsidR="00D22360" w:rsidRPr="00D22360" w:rsidDel="006D243E" w:rsidRDefault="00D22360" w:rsidP="00092BFA">
            <w:pPr>
              <w:rPr>
                <w:del w:id="21" w:author="Bertha Lee" w:date="2025-08-19T22:16:00Z" w16du:dateUtc="2025-08-20T02:16:00Z"/>
                <w:noProof/>
                <w:lang w:eastAsia="en-CA"/>
              </w:rPr>
            </w:pPr>
            <w:del w:id="22" w:author="Bertha Lee" w:date="2025-08-19T22:16:00Z" w16du:dateUtc="2025-08-20T02:16:00Z">
              <w:r w:rsidRPr="00D22360" w:rsidDel="006D243E">
                <w:rPr>
                  <w:noProof/>
                  <w:lang w:eastAsia="en-CA"/>
                </w:rPr>
                <w:fldChar w:fldCharType="begin"/>
              </w:r>
              <w:r w:rsidRPr="00D22360" w:rsidDel="006D243E">
                <w:rPr>
                  <w:noProof/>
                  <w:lang w:eastAsia="en-CA"/>
                </w:rPr>
                <w:delInstrText>HYPERLINK "https://etr.mathology.ca/assets/lessons/en/lm/7/num/pdf/mtr7_n2_l5_pr.pdf" \t "_blank"</w:delInstrText>
              </w:r>
              <w:r w:rsidRPr="00D22360" w:rsidDel="006D243E">
                <w:rPr>
                  <w:noProof/>
                  <w:lang w:eastAsia="en-CA"/>
                </w:rPr>
              </w:r>
              <w:r w:rsidRPr="00D22360" w:rsidDel="006D243E">
                <w:rPr>
                  <w:noProof/>
                  <w:lang w:eastAsia="en-CA"/>
                </w:rPr>
                <w:fldChar w:fldCharType="separate"/>
              </w:r>
              <w:r w:rsidRPr="00D22360" w:rsidDel="006D243E">
                <w:rPr>
                  <w:rStyle w:val="Hyperlink"/>
                  <w:noProof/>
                  <w:lang w:eastAsia="en-CA"/>
                </w:rPr>
                <w:delText>To reinforce and assess progress, use Practice question 1.</w:delText>
              </w:r>
              <w:r w:rsidRPr="00D22360" w:rsidDel="006D243E">
                <w:rPr>
                  <w:noProof/>
                  <w:lang w:eastAsia="en-CA"/>
                </w:rPr>
                <w:fldChar w:fldCharType="end"/>
              </w:r>
            </w:del>
          </w:p>
          <w:p w14:paraId="650D38BC" w14:textId="3D0510E4" w:rsidR="008F2F04" w:rsidRDefault="008F2F04" w:rsidP="00092BFA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588040" w14:textId="0E0BC5FF" w:rsidR="00D22360" w:rsidRPr="00D22360" w:rsidDel="006D243E" w:rsidRDefault="00D22360" w:rsidP="00D22360">
            <w:pPr>
              <w:rPr>
                <w:del w:id="23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24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7B3CDF8D" w14:textId="3F5F492C" w:rsidR="00D22360" w:rsidRPr="00D22360" w:rsidDel="006D243E" w:rsidRDefault="00D22360" w:rsidP="00D22360">
            <w:pPr>
              <w:rPr>
                <w:del w:id="25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26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69592F4A" w14:textId="25DE675A" w:rsidR="00D22360" w:rsidRPr="00D22360" w:rsidDel="006D243E" w:rsidRDefault="00D22360" w:rsidP="00092BFA">
            <w:pPr>
              <w:rPr>
                <w:del w:id="27" w:author="Bertha Lee" w:date="2025-08-19T22:16:00Z" w16du:dateUtc="2025-08-20T02:16:00Z"/>
                <w:noProof/>
                <w:lang w:eastAsia="en-CA"/>
              </w:rPr>
            </w:pPr>
            <w:del w:id="28" w:author="Bertha Lee" w:date="2025-08-19T22:16:00Z" w16du:dateUtc="2025-08-20T02:16:00Z">
              <w:r w:rsidRPr="00D22360" w:rsidDel="006D243E">
                <w:rPr>
                  <w:i/>
                  <w:iCs/>
                  <w:noProof/>
                  <w:lang w:eastAsia="en-CA"/>
                </w:rPr>
                <w:delText>How can you use the sign rules for integer multiplication to calculate products?</w:delText>
              </w:r>
              <w:r w:rsidRPr="00D22360" w:rsidDel="006D243E">
                <w:rPr>
                  <w:noProof/>
                  <w:lang w:eastAsia="en-CA"/>
                </w:rPr>
                <w:br/>
                <w:delText>Prompt student to recognize that they can multiply integers quickly using just the magnitude and then applying the relevant sign rule.</w:delText>
              </w:r>
              <w:r w:rsidRPr="00D22360" w:rsidDel="006D243E">
                <w:rPr>
                  <w:noProof/>
                  <w:lang w:eastAsia="en-CA"/>
                </w:rPr>
                <w:br/>
              </w:r>
              <w:r w:rsidRPr="00D22360" w:rsidDel="006D243E">
                <w:rPr>
                  <w:noProof/>
                  <w:lang w:eastAsia="en-CA"/>
                </w:rPr>
                <w:br/>
              </w:r>
              <w:r w:rsidRPr="00D22360" w:rsidDel="006D243E">
                <w:rPr>
                  <w:noProof/>
                  <w:lang w:eastAsia="en-CA"/>
                </w:rPr>
                <w:fldChar w:fldCharType="begin"/>
              </w:r>
              <w:r w:rsidRPr="00D22360" w:rsidDel="006D243E">
                <w:rPr>
                  <w:noProof/>
                  <w:lang w:eastAsia="en-CA"/>
                </w:rPr>
                <w:delInstrText>HYPERLINK "https://etr.mathology.ca/assets/lessons/en/lm/7/num/pdf/mtr7_n2_l5_pr.pdf" \t "_blank"</w:delInstrText>
              </w:r>
              <w:r w:rsidRPr="00D22360" w:rsidDel="006D243E">
                <w:rPr>
                  <w:noProof/>
                  <w:lang w:eastAsia="en-CA"/>
                </w:rPr>
              </w:r>
              <w:r w:rsidRPr="00D22360" w:rsidDel="006D243E">
                <w:rPr>
                  <w:noProof/>
                  <w:lang w:eastAsia="en-CA"/>
                </w:rPr>
                <w:fldChar w:fldCharType="separate"/>
              </w:r>
              <w:r w:rsidRPr="00D22360" w:rsidDel="006D243E">
                <w:rPr>
                  <w:rStyle w:val="Hyperlink"/>
                  <w:noProof/>
                  <w:lang w:eastAsia="en-CA"/>
                </w:rPr>
                <w:delText>To reinforce and assess progress, use Practice questions 2 and 4.</w:delText>
              </w:r>
              <w:r w:rsidRPr="00D22360" w:rsidDel="006D243E">
                <w:rPr>
                  <w:noProof/>
                  <w:lang w:eastAsia="en-CA"/>
                </w:rPr>
                <w:fldChar w:fldCharType="end"/>
              </w:r>
            </w:del>
          </w:p>
          <w:p w14:paraId="5AD70BC8" w14:textId="0665C3AA" w:rsidR="008F2F04" w:rsidRDefault="008F2F04" w:rsidP="00092BFA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03FE15" w14:textId="37264EC1" w:rsidR="00D22360" w:rsidRPr="00D22360" w:rsidDel="006D243E" w:rsidRDefault="00D22360" w:rsidP="00D22360">
            <w:pPr>
              <w:rPr>
                <w:del w:id="29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30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Next Steps</w:delText>
              </w:r>
            </w:del>
          </w:p>
          <w:p w14:paraId="3637634A" w14:textId="724DFC6F" w:rsidR="00D22360" w:rsidRPr="00D22360" w:rsidDel="006D243E" w:rsidRDefault="00D22360" w:rsidP="00D22360">
            <w:pPr>
              <w:rPr>
                <w:del w:id="31" w:author="Bertha Lee" w:date="2025-08-19T22:16:00Z" w16du:dateUtc="2025-08-20T02:16:00Z"/>
                <w:b/>
                <w:bCs/>
                <w:noProof/>
                <w:lang w:eastAsia="en-CA"/>
              </w:rPr>
            </w:pPr>
            <w:del w:id="32" w:author="Bertha Lee" w:date="2025-08-19T22:16:00Z" w16du:dateUtc="2025-08-20T02:16:00Z">
              <w:r w:rsidRPr="00D22360" w:rsidDel="006D243E">
                <w:rPr>
                  <w:b/>
                  <w:bCs/>
                  <w:noProof/>
                  <w:lang w:eastAsia="en-CA"/>
                </w:rPr>
                <w:delText>In the Moment</w:delText>
              </w:r>
            </w:del>
          </w:p>
          <w:p w14:paraId="05E8EACC" w14:textId="2E4CD30A" w:rsidR="00D22360" w:rsidRPr="00D22360" w:rsidDel="006D243E" w:rsidRDefault="00D22360" w:rsidP="00D22360">
            <w:pPr>
              <w:rPr>
                <w:del w:id="33" w:author="Bertha Lee" w:date="2025-08-19T22:16:00Z" w16du:dateUtc="2025-08-20T02:16:00Z"/>
                <w:noProof/>
                <w:lang w:eastAsia="en-CA"/>
              </w:rPr>
            </w:pPr>
            <w:del w:id="34" w:author="Bertha Lee" w:date="2025-08-19T22:16:00Z" w16du:dateUtc="2025-08-20T02:16:00Z">
              <w:r w:rsidRPr="00D22360" w:rsidDel="006D243E">
                <w:rPr>
                  <w:i/>
                  <w:iCs/>
                  <w:noProof/>
                  <w:lang w:eastAsia="en-CA"/>
                </w:rPr>
                <w:delText>Will the sign rules you have identified also apply when there are three or more factors?</w:delText>
              </w:r>
              <w:r w:rsidRPr="00D22360" w:rsidDel="006D243E">
                <w:rPr>
                  <w:noProof/>
                  <w:lang w:eastAsia="en-CA"/>
                </w:rPr>
                <w:br/>
                <w:delText>Challenge student to test the sign rules for integer multiplication in problems involving more than two factors.</w:delText>
              </w:r>
            </w:del>
          </w:p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5E581" w14:textId="77777777" w:rsidR="00FC57AC" w:rsidRDefault="00FC57AC" w:rsidP="00CA2529">
      <w:pPr>
        <w:spacing w:after="0" w:line="240" w:lineRule="auto"/>
      </w:pPr>
      <w:r>
        <w:separator/>
      </w:r>
    </w:p>
  </w:endnote>
  <w:endnote w:type="continuationSeparator" w:id="0">
    <w:p w14:paraId="157BF50D" w14:textId="77777777" w:rsidR="00FC57AC" w:rsidRDefault="00FC57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5300E249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ins w:id="39" w:author="Bertha Lee" w:date="2025-08-19T22:16:00Z" w16du:dateUtc="2025-08-20T02:16:00Z">
      <w:r w:rsidR="006D243E">
        <w:rPr>
          <w:rFonts w:ascii="Arial" w:hAnsi="Arial" w:cs="Arial"/>
          <w:b/>
          <w:sz w:val="15"/>
          <w:szCs w:val="15"/>
        </w:rPr>
        <w:t xml:space="preserve"> PEI</w:t>
      </w:r>
    </w:ins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ins w:id="40" w:author="Bertha Lee" w:date="2025-08-19T22:16:00Z" w16du:dateUtc="2025-08-20T02:16:00Z">
      <w:r w:rsidR="006D243E">
        <w:rPr>
          <w:rFonts w:ascii="Arial" w:hAnsi="Arial" w:cs="Arial"/>
          <w:sz w:val="15"/>
          <w:szCs w:val="15"/>
        </w:rPr>
        <w:t>6</w:t>
      </w:r>
    </w:ins>
    <w:del w:id="41" w:author="Bertha Lee" w:date="2025-08-19T22:16:00Z" w16du:dateUtc="2025-08-20T02:16:00Z">
      <w:r w:rsidR="009D456D" w:rsidDel="006D243E">
        <w:rPr>
          <w:rFonts w:ascii="Arial" w:hAnsi="Arial" w:cs="Arial"/>
          <w:sz w:val="15"/>
          <w:szCs w:val="15"/>
        </w:rPr>
        <w:delText>3</w:delText>
      </w:r>
    </w:del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F0008" w14:textId="77777777" w:rsidR="00FC57AC" w:rsidRDefault="00FC57AC" w:rsidP="00CA2529">
      <w:pPr>
        <w:spacing w:after="0" w:line="240" w:lineRule="auto"/>
      </w:pPr>
      <w:r>
        <w:separator/>
      </w:r>
    </w:p>
  </w:footnote>
  <w:footnote w:type="continuationSeparator" w:id="0">
    <w:p w14:paraId="50092A49" w14:textId="77777777" w:rsidR="00FC57AC" w:rsidRDefault="00FC57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BA4F28E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ins w:id="35" w:author="Alison Rieger" w:date="2025-06-13T10:54:00Z" w16du:dateUtc="2025-06-13T14:54:00Z">
      <w:r w:rsidR="00DD11CF">
        <w:rPr>
          <w:rFonts w:ascii="Arial" w:hAnsi="Arial" w:cs="Arial"/>
          <w:b/>
          <w:sz w:val="36"/>
          <w:szCs w:val="36"/>
        </w:rPr>
        <w:t>Lesson</w:t>
      </w:r>
    </w:ins>
    <w:del w:id="36" w:author="Alison Rieger" w:date="2025-06-13T10:54:00Z" w16du:dateUtc="2025-06-13T14:54:00Z">
      <w:r w:rsidR="004840C5" w:rsidDel="00DD11CF">
        <w:rPr>
          <w:rFonts w:ascii="Arial" w:hAnsi="Arial" w:cs="Arial"/>
          <w:b/>
          <w:sz w:val="36"/>
          <w:szCs w:val="36"/>
        </w:rPr>
        <w:delText>Activity</w:delText>
      </w:r>
    </w:del>
    <w:r w:rsidR="004840C5">
      <w:rPr>
        <w:rFonts w:ascii="Arial" w:hAnsi="Arial" w:cs="Arial"/>
        <w:b/>
        <w:sz w:val="36"/>
        <w:szCs w:val="36"/>
      </w:rPr>
      <w:t xml:space="preserve"> </w:t>
    </w:r>
    <w:ins w:id="37" w:author="Alison Rieger" w:date="2025-06-05T09:50:00Z" w16du:dateUtc="2025-06-05T13:50:00Z">
      <w:r w:rsidR="00254FD6">
        <w:rPr>
          <w:rFonts w:ascii="Arial" w:hAnsi="Arial" w:cs="Arial"/>
          <w:b/>
          <w:sz w:val="36"/>
          <w:szCs w:val="36"/>
        </w:rPr>
        <w:t>11</w:t>
      </w:r>
    </w:ins>
    <w:del w:id="38" w:author="Alison Rieger" w:date="2025-06-05T09:50:00Z" w16du:dateUtc="2025-06-05T13:50:00Z">
      <w:r w:rsidR="003F3DAA" w:rsidDel="00254FD6">
        <w:rPr>
          <w:rFonts w:ascii="Arial" w:hAnsi="Arial" w:cs="Arial"/>
          <w:b/>
          <w:sz w:val="36"/>
          <w:szCs w:val="36"/>
        </w:rPr>
        <w:delText>9</w:delText>
      </w:r>
    </w:del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0C4FC887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B5629">
      <w:rPr>
        <w:rFonts w:ascii="Arial" w:hAnsi="Arial" w:cs="Arial"/>
        <w:b/>
        <w:sz w:val="28"/>
        <w:szCs w:val="28"/>
      </w:rPr>
      <w:t>Multiplying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7120975">
    <w:abstractNumId w:val="0"/>
  </w:num>
  <w:num w:numId="2" w16cid:durableId="9823912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  <w15:person w15:author="Alison Rieger">
    <w15:presenceInfo w15:providerId="Windows Live" w15:userId="56c4422d8a027ce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3759D"/>
    <w:rsid w:val="00050E5C"/>
    <w:rsid w:val="00053328"/>
    <w:rsid w:val="0008174D"/>
    <w:rsid w:val="00092BFA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677AC"/>
    <w:rsid w:val="00192706"/>
    <w:rsid w:val="001A7920"/>
    <w:rsid w:val="001D1E70"/>
    <w:rsid w:val="00207CC0"/>
    <w:rsid w:val="00254851"/>
    <w:rsid w:val="00254FD6"/>
    <w:rsid w:val="00270D20"/>
    <w:rsid w:val="0028676E"/>
    <w:rsid w:val="002A0682"/>
    <w:rsid w:val="002B19A5"/>
    <w:rsid w:val="002C432C"/>
    <w:rsid w:val="002C4CB2"/>
    <w:rsid w:val="002E01FF"/>
    <w:rsid w:val="002F142C"/>
    <w:rsid w:val="003014A9"/>
    <w:rsid w:val="00345039"/>
    <w:rsid w:val="00373459"/>
    <w:rsid w:val="003A7F1E"/>
    <w:rsid w:val="003F3DAA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31AE4"/>
    <w:rsid w:val="005362B9"/>
    <w:rsid w:val="00543A9A"/>
    <w:rsid w:val="00581577"/>
    <w:rsid w:val="00592B47"/>
    <w:rsid w:val="005B3A77"/>
    <w:rsid w:val="005B7D0F"/>
    <w:rsid w:val="005D0283"/>
    <w:rsid w:val="0061041C"/>
    <w:rsid w:val="00661689"/>
    <w:rsid w:val="00696ABC"/>
    <w:rsid w:val="006B210D"/>
    <w:rsid w:val="006D243E"/>
    <w:rsid w:val="006F64AF"/>
    <w:rsid w:val="00731109"/>
    <w:rsid w:val="00741178"/>
    <w:rsid w:val="0076731B"/>
    <w:rsid w:val="007A6B78"/>
    <w:rsid w:val="00806762"/>
    <w:rsid w:val="00832B16"/>
    <w:rsid w:val="008816C0"/>
    <w:rsid w:val="0089662C"/>
    <w:rsid w:val="008B5629"/>
    <w:rsid w:val="008F2F04"/>
    <w:rsid w:val="008F3C14"/>
    <w:rsid w:val="008F6D79"/>
    <w:rsid w:val="0092323E"/>
    <w:rsid w:val="0095786B"/>
    <w:rsid w:val="00994C77"/>
    <w:rsid w:val="0099549D"/>
    <w:rsid w:val="009B6FF8"/>
    <w:rsid w:val="009D456D"/>
    <w:rsid w:val="00A20BE1"/>
    <w:rsid w:val="00A43E96"/>
    <w:rsid w:val="00A83455"/>
    <w:rsid w:val="00AE494A"/>
    <w:rsid w:val="00B248A5"/>
    <w:rsid w:val="00B26CF2"/>
    <w:rsid w:val="00B5156C"/>
    <w:rsid w:val="00B93477"/>
    <w:rsid w:val="00B9593A"/>
    <w:rsid w:val="00BA072D"/>
    <w:rsid w:val="00BA10A4"/>
    <w:rsid w:val="00BD5ACB"/>
    <w:rsid w:val="00BE7BA6"/>
    <w:rsid w:val="00C26512"/>
    <w:rsid w:val="00C507E4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22360"/>
    <w:rsid w:val="00D319D7"/>
    <w:rsid w:val="00D7596A"/>
    <w:rsid w:val="00DA1368"/>
    <w:rsid w:val="00DB4EC8"/>
    <w:rsid w:val="00DD11CF"/>
    <w:rsid w:val="00DD6F23"/>
    <w:rsid w:val="00E16179"/>
    <w:rsid w:val="00E21EE5"/>
    <w:rsid w:val="00E270B4"/>
    <w:rsid w:val="00E45E3B"/>
    <w:rsid w:val="00E55561"/>
    <w:rsid w:val="00E613E3"/>
    <w:rsid w:val="00E71CBF"/>
    <w:rsid w:val="00E75F70"/>
    <w:rsid w:val="00EE29C2"/>
    <w:rsid w:val="00EE2BD3"/>
    <w:rsid w:val="00F10556"/>
    <w:rsid w:val="00F358C6"/>
    <w:rsid w:val="00F86C1E"/>
    <w:rsid w:val="00F86F94"/>
    <w:rsid w:val="00FA6357"/>
    <w:rsid w:val="00FC2762"/>
    <w:rsid w:val="00FC57AC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4FD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23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23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8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9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78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8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7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9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43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9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7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5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9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2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0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1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1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5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8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9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1B8913-BC32-4641-8D03-2F4ACA575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13</cp:revision>
  <cp:lastPrinted>2016-08-23T12:28:00Z</cp:lastPrinted>
  <dcterms:created xsi:type="dcterms:W3CDTF">2022-10-18T18:59:00Z</dcterms:created>
  <dcterms:modified xsi:type="dcterms:W3CDTF">2025-08-20T02:17:00Z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